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B1165" w14:textId="26A73E37" w:rsidR="000723C2" w:rsidRPr="000723C2" w:rsidRDefault="002C4104" w:rsidP="00FC255E">
      <w:pPr>
        <w:tabs>
          <w:tab w:val="left" w:pos="1875"/>
        </w:tabs>
        <w:ind w:right="-619"/>
        <w:jc w:val="center"/>
        <w:rPr>
          <w:rFonts w:cs="Arial"/>
          <w:b/>
          <w:sz w:val="22"/>
          <w:u w:val="single"/>
        </w:rPr>
      </w:pPr>
      <w:r>
        <w:rPr>
          <w:noProof/>
        </w:rPr>
        <w:drawing>
          <wp:inline distT="0" distB="0" distL="0" distR="0" wp14:anchorId="3463F2F6" wp14:editId="796C9A29">
            <wp:extent cx="1574800" cy="22225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74F4C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2F49D6F9" w14:textId="3D26924F" w:rsidR="000723C2" w:rsidRDefault="000013E4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Hébergement, maintenance et création de sites pour l’Institut Polytechnique de Paris</w:t>
      </w:r>
    </w:p>
    <w:p w14:paraId="3EC8E96C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  <w:highlight w:val="yellow"/>
        </w:rPr>
      </w:pPr>
    </w:p>
    <w:p w14:paraId="3CAF9B58" w14:textId="08AAED8A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MX2</w:t>
      </w:r>
      <w:r w:rsidR="000013E4">
        <w:rPr>
          <w:rFonts w:ascii="Arial Narrow" w:eastAsia="Arial Narrow" w:hAnsi="Arial Narrow" w:cs="Arial Narrow"/>
          <w:b/>
          <w:color w:val="000000"/>
          <w:sz w:val="32"/>
          <w:szCs w:val="28"/>
        </w:rPr>
        <w:t>5</w:t>
      </w: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-0</w:t>
      </w:r>
      <w:r w:rsidR="003C112D">
        <w:rPr>
          <w:rFonts w:ascii="Arial Narrow" w:eastAsia="Arial Narrow" w:hAnsi="Arial Narrow" w:cs="Arial Narrow"/>
          <w:b/>
          <w:color w:val="000000"/>
          <w:sz w:val="32"/>
          <w:szCs w:val="28"/>
        </w:rPr>
        <w:t>26</w:t>
      </w:r>
    </w:p>
    <w:p w14:paraId="3DB1D820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7FE2B9FB" w14:textId="0B275575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>
        <w:rPr>
          <w:rFonts w:ascii="Arial Narrow" w:eastAsia="Arial Narrow" w:hAnsi="Arial Narrow" w:cs="Arial Narrow"/>
          <w:b/>
          <w:sz w:val="36"/>
          <w:szCs w:val="28"/>
        </w:rPr>
        <w:t>RÉPONSE TECHNIQUE (CRT)</w:t>
      </w:r>
    </w:p>
    <w:p w14:paraId="3805D17D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255144CA" w14:textId="77777777" w:rsidR="002C4104" w:rsidRDefault="002C4104" w:rsidP="002C4104">
      <w:pPr>
        <w:tabs>
          <w:tab w:val="left" w:pos="1875"/>
        </w:tabs>
        <w:rPr>
          <w:rFonts w:cs="Arial"/>
          <w:b/>
          <w:sz w:val="22"/>
          <w:u w:val="single"/>
        </w:rPr>
      </w:pPr>
    </w:p>
    <w:p w14:paraId="7DA6AF0C" w14:textId="28D5F1B5" w:rsidR="002C4104" w:rsidRPr="00C64F28" w:rsidRDefault="002C4104" w:rsidP="000723C2">
      <w:pPr>
        <w:tabs>
          <w:tab w:val="left" w:pos="1875"/>
        </w:tabs>
        <w:jc w:val="center"/>
        <w:rPr>
          <w:rFonts w:cs="Arial"/>
          <w:b/>
          <w:color w:val="C45911" w:themeColor="accent2" w:themeShade="BF"/>
          <w:sz w:val="22"/>
          <w:u w:val="single"/>
        </w:rPr>
      </w:pPr>
      <w:r w:rsidRPr="00C64F28">
        <w:rPr>
          <w:rFonts w:cs="Arial"/>
          <w:b/>
          <w:color w:val="C45911" w:themeColor="accent2" w:themeShade="BF"/>
          <w:sz w:val="22"/>
          <w:u w:val="single"/>
        </w:rPr>
        <w:t>DATE LIMITE DE REMISE DES OFFRES </w:t>
      </w:r>
      <w:r w:rsidRPr="00C64F28">
        <w:rPr>
          <w:rFonts w:cs="Arial"/>
          <w:b/>
          <w:color w:val="C45911" w:themeColor="accent2" w:themeShade="BF"/>
          <w:sz w:val="22"/>
        </w:rPr>
        <w:t xml:space="preserve">:    </w:t>
      </w:r>
      <w:r w:rsidR="00C64F28">
        <w:rPr>
          <w:rFonts w:cs="Arial"/>
          <w:b/>
          <w:color w:val="C45911" w:themeColor="accent2" w:themeShade="BF"/>
          <w:sz w:val="22"/>
        </w:rPr>
        <w:t>19</w:t>
      </w:r>
      <w:r w:rsidR="00C64F28" w:rsidRPr="00C64F28">
        <w:rPr>
          <w:rFonts w:cs="Arial"/>
          <w:b/>
          <w:color w:val="C45911" w:themeColor="accent2" w:themeShade="BF"/>
          <w:sz w:val="22"/>
        </w:rPr>
        <w:t xml:space="preserve"> / 03</w:t>
      </w:r>
      <w:r w:rsidR="003D706B" w:rsidRPr="00C64F28">
        <w:rPr>
          <w:rFonts w:cs="Arial"/>
          <w:b/>
          <w:color w:val="C45911" w:themeColor="accent2" w:themeShade="BF"/>
          <w:sz w:val="22"/>
        </w:rPr>
        <w:t xml:space="preserve"> /</w:t>
      </w:r>
      <w:r w:rsidRPr="00C64F28">
        <w:rPr>
          <w:rFonts w:cs="Arial"/>
          <w:b/>
          <w:color w:val="C45911" w:themeColor="accent2" w:themeShade="BF"/>
          <w:sz w:val="22"/>
        </w:rPr>
        <w:t xml:space="preserve"> 202</w:t>
      </w:r>
      <w:r w:rsidR="003F186A">
        <w:rPr>
          <w:rFonts w:cs="Arial"/>
          <w:b/>
          <w:color w:val="C45911" w:themeColor="accent2" w:themeShade="BF"/>
          <w:sz w:val="22"/>
        </w:rPr>
        <w:t>6</w:t>
      </w:r>
      <w:r w:rsidRPr="00C64F28">
        <w:rPr>
          <w:rFonts w:cs="Arial"/>
          <w:b/>
          <w:color w:val="C45911" w:themeColor="accent2" w:themeShade="BF"/>
          <w:sz w:val="22"/>
        </w:rPr>
        <w:t xml:space="preserve"> – 15h00 (heure de Paris)</w:t>
      </w:r>
    </w:p>
    <w:p w14:paraId="7E96496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68A0F56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97B553F" w14:textId="52538C5D" w:rsidR="002C4104" w:rsidRDefault="000013E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L’Institut Polytechnique de Paris</w:t>
      </w:r>
      <w:r w:rsidR="002C4104" w:rsidRPr="00264732">
        <w:rPr>
          <w:rFonts w:eastAsia="Times New Roman" w:cs="Arial"/>
          <w:b/>
          <w:bCs/>
          <w:sz w:val="22"/>
          <w:lang w:eastAsia="zh-CN"/>
        </w:rPr>
        <w:t xml:space="preserve"> propose ce cadre de réponse aux candidats.</w:t>
      </w:r>
    </w:p>
    <w:p w14:paraId="6B822727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24F821" w14:textId="43F3EAB8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il vaut mémoire technique et devient contractuel lors de la signature du marché avec les candidats retenus. Les réponses attendues et l’évaluation des candidats sont strictement liées à l’exécution du présent </w:t>
      </w:r>
      <w:r w:rsidR="003C112D">
        <w:rPr>
          <w:rFonts w:eastAsia="Times New Roman" w:cs="Arial"/>
          <w:b/>
          <w:bCs/>
          <w:sz w:val="22"/>
          <w:lang w:eastAsia="zh-CN"/>
        </w:rPr>
        <w:t>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. Ce document permet également de présenter votre </w:t>
      </w:r>
      <w:proofErr w:type="gramStart"/>
      <w:r w:rsidRPr="00BB02EB">
        <w:rPr>
          <w:rFonts w:eastAsia="Times New Roman" w:cs="Arial"/>
          <w:b/>
          <w:bCs/>
          <w:sz w:val="22"/>
          <w:lang w:eastAsia="zh-CN"/>
        </w:rPr>
        <w:t>structure</w:t>
      </w:r>
      <w:proofErr w:type="gramEnd"/>
      <w:r w:rsidRPr="00BB02EB">
        <w:rPr>
          <w:rFonts w:eastAsia="Times New Roman" w:cs="Arial"/>
          <w:b/>
          <w:bCs/>
          <w:sz w:val="22"/>
          <w:lang w:eastAsia="zh-CN"/>
        </w:rPr>
        <w:t xml:space="preserve"> et ses points forts.</w:t>
      </w:r>
    </w:p>
    <w:p w14:paraId="544FF8A8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B0329D0" w14:textId="4847747F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</w:t>
      </w:r>
      <w:del w:id="0" w:author="Voignier Vincent (M.)" w:date="2026-02-02T09:13:00Z">
        <w:r w:rsidRPr="00BB02EB" w:rsidDel="002E5402">
          <w:rPr>
            <w:rFonts w:eastAsia="Times New Roman" w:cs="Arial"/>
            <w:b/>
            <w:bCs/>
            <w:sz w:val="22"/>
            <w:lang w:eastAsia="zh-CN"/>
          </w:rPr>
          <w:delText xml:space="preserve">e pouvoir adjudicateur </w:delText>
        </w:r>
      </w:del>
      <w:ins w:id="1" w:author="Voignier Vincent (M.)" w:date="2026-02-02T09:13:00Z">
        <w:r w:rsidR="002E5402">
          <w:rPr>
            <w:rFonts w:eastAsia="Times New Roman" w:cs="Arial"/>
            <w:b/>
            <w:bCs/>
            <w:sz w:val="22"/>
            <w:lang w:eastAsia="zh-CN"/>
          </w:rPr>
          <w:t xml:space="preserve">’acheteur </w:t>
        </w:r>
      </w:ins>
      <w:r w:rsidRPr="00BB02EB">
        <w:rPr>
          <w:rFonts w:eastAsia="Times New Roman" w:cs="Arial"/>
          <w:b/>
          <w:bCs/>
          <w:sz w:val="22"/>
          <w:lang w:eastAsia="zh-CN"/>
        </w:rPr>
        <w:t>se réserve la possibilité, durant toute la durée d</w:t>
      </w:r>
      <w:r w:rsidR="003C112D">
        <w:rPr>
          <w:rFonts w:eastAsia="Times New Roman" w:cs="Arial"/>
          <w:b/>
          <w:bCs/>
          <w:sz w:val="22"/>
          <w:lang w:eastAsia="zh-CN"/>
        </w:rPr>
        <w:t>u marché</w:t>
      </w:r>
      <w:r w:rsidRPr="00BB02EB">
        <w:rPr>
          <w:rFonts w:eastAsia="Times New Roman" w:cs="Arial"/>
          <w:b/>
          <w:bCs/>
          <w:sz w:val="22"/>
          <w:lang w:eastAsia="zh-CN"/>
        </w:rPr>
        <w:t>, de procéder à des contrôles sur chaque élément déclaré dans le mémoire technique et le cas échéant d’appliquer les pénalités prévues au CC</w:t>
      </w:r>
      <w:r>
        <w:rPr>
          <w:rFonts w:eastAsia="Times New Roman" w:cs="Arial"/>
          <w:b/>
          <w:bCs/>
          <w:sz w:val="22"/>
          <w:lang w:eastAsia="zh-CN"/>
        </w:rPr>
        <w:t>A</w:t>
      </w:r>
      <w:r w:rsidRPr="00BB02EB">
        <w:rPr>
          <w:rFonts w:eastAsia="Times New Roman" w:cs="Arial"/>
          <w:b/>
          <w:bCs/>
          <w:sz w:val="22"/>
          <w:lang w:eastAsia="zh-CN"/>
        </w:rPr>
        <w:t>P en cas de manquement.</w:t>
      </w:r>
    </w:p>
    <w:p w14:paraId="6367CFCD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09BD101" w14:textId="50075A6F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Tout changement sur l’un des éléments déclarés dans le CRT intervenant en cours d’exécution du présent </w:t>
      </w:r>
      <w:r w:rsidR="003C112D">
        <w:rPr>
          <w:rFonts w:eastAsia="Times New Roman" w:cs="Arial"/>
          <w:b/>
          <w:bCs/>
          <w:sz w:val="22"/>
          <w:lang w:eastAsia="zh-CN"/>
        </w:rPr>
        <w:t>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0ECF75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7E6D293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Le candidat est invité à compléter le présent document avec le plus grand soin, en respectant les consignes suivantes :</w:t>
      </w:r>
    </w:p>
    <w:p w14:paraId="7D292578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2E8F6528" w14:textId="77777777" w:rsidR="002C4104" w:rsidRPr="004401E6" w:rsidRDefault="002C4104" w:rsidP="002C4104">
      <w:pPr>
        <w:suppressAutoHyphens/>
        <w:spacing w:after="0" w:line="240" w:lineRule="auto"/>
        <w:ind w:left="20" w:right="20"/>
        <w:rPr>
          <w:rFonts w:eastAsia="Trebuchet MS" w:cs="Arial"/>
          <w:sz w:val="22"/>
          <w:lang w:eastAsia="zh-CN"/>
        </w:rPr>
      </w:pPr>
      <w:r w:rsidRPr="00264732">
        <w:rPr>
          <w:rFonts w:eastAsia="Trebuchet MS" w:cs="Arial"/>
          <w:sz w:val="22"/>
          <w:lang w:eastAsia="zh-CN"/>
        </w:rPr>
        <w:t xml:space="preserve">- une réponse adaptée </w:t>
      </w:r>
      <w:r w:rsidRPr="00264732">
        <w:rPr>
          <w:rFonts w:eastAsia="Trebuchet MS" w:cs="Arial"/>
          <w:sz w:val="22"/>
          <w:u w:val="single"/>
          <w:lang w:eastAsia="zh-CN"/>
        </w:rPr>
        <w:t>aux spécificités de la consultation</w:t>
      </w:r>
      <w:r w:rsidRPr="00264732">
        <w:rPr>
          <w:rFonts w:eastAsia="Trebuchet MS" w:cs="Arial"/>
          <w:sz w:val="22"/>
          <w:lang w:eastAsia="zh-CN"/>
        </w:rPr>
        <w:t>. Il ne devra pas non plus constituer en un recueil d'informations générales,</w:t>
      </w:r>
    </w:p>
    <w:p w14:paraId="4E286D0C" w14:textId="0550FC23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- maximum </w:t>
      </w:r>
      <w:r w:rsidR="00D515EF">
        <w:rPr>
          <w:rFonts w:eastAsia="Times New Roman" w:cs="Arial"/>
          <w:b/>
          <w:bCs/>
          <w:sz w:val="22"/>
          <w:lang w:eastAsia="zh-CN"/>
        </w:rPr>
        <w:t>25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pages,</w:t>
      </w:r>
    </w:p>
    <w:p w14:paraId="7FEC441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format A4,</w:t>
      </w:r>
    </w:p>
    <w:p w14:paraId="25FC30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56E8B5E2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968CA6" w14:textId="52FEF34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color w:val="FF0000"/>
          <w:sz w:val="22"/>
          <w:lang w:eastAsia="zh-CN"/>
        </w:rPr>
      </w:pPr>
      <w:r w:rsidRPr="000013E4">
        <w:rPr>
          <w:rFonts w:eastAsia="Times New Roman" w:cs="Arial"/>
          <w:b/>
          <w:bCs/>
          <w:color w:val="FF0000"/>
          <w:sz w:val="22"/>
          <w:lang w:eastAsia="zh-CN"/>
        </w:rPr>
        <w:t>Le candidat transmettra obligatoirement ce cadre de réponse technique.</w:t>
      </w:r>
    </w:p>
    <w:p w14:paraId="19C7C0E3" w14:textId="77777777" w:rsidR="000013E4" w:rsidRPr="000013E4" w:rsidRDefault="000013E4" w:rsidP="002C4104">
      <w:pPr>
        <w:suppressAutoHyphens/>
        <w:spacing w:after="0" w:line="240" w:lineRule="auto"/>
        <w:rPr>
          <w:rFonts w:eastAsia="Times New Roman" w:cs="Arial"/>
          <w:b/>
          <w:bCs/>
          <w:color w:val="FF0000"/>
          <w:sz w:val="22"/>
          <w:lang w:eastAsia="zh-CN"/>
        </w:rPr>
      </w:pPr>
    </w:p>
    <w:p w14:paraId="029E8537" w14:textId="327F847F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</w:t>
      </w:r>
      <w:r>
        <w:rPr>
          <w:rFonts w:eastAsia="Times New Roman" w:cs="Arial"/>
          <w:b/>
          <w:bCs/>
          <w:sz w:val="22"/>
          <w:lang w:eastAsia="zh-CN"/>
        </w:rPr>
        <w:t xml:space="preserve"> </w:t>
      </w:r>
      <w:r w:rsidRPr="00264732">
        <w:rPr>
          <w:rFonts w:eastAsia="Times New Roman" w:cs="Arial"/>
          <w:b/>
          <w:bCs/>
          <w:sz w:val="22"/>
          <w:lang w:eastAsia="zh-CN"/>
        </w:rPr>
        <w:t>et les informations pouvant y être contenues ne seront pas prises en compte dans le jugement de l'offre technique du candidat.</w:t>
      </w:r>
    </w:p>
    <w:p w14:paraId="16693858" w14:textId="249A1FD3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 </w:t>
      </w:r>
    </w:p>
    <w:p w14:paraId="47C3B1E7" w14:textId="398CB30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5BBD6CC" w14:textId="722C3B1B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5E46356" w14:textId="45C39CB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C5F83A6" w14:textId="774A647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FD68D2" w14:textId="43AB2BA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B6D77A" w14:textId="397518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C293F95" w14:textId="3579173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17B6109" w14:textId="75464C8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4F25147" w14:textId="7F24D06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25C07CA" w14:textId="5FA39A5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264B9CC" w14:textId="0D3897D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24ABBA" w14:textId="4CDCDC0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F0FF9C" w14:textId="6B8AD71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698762" w14:textId="137B9D2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847F5B9" w14:textId="4BAA81E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746C153" w14:textId="20738CC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BEBAEC5" w14:textId="6B9C69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A7C94C1" w14:textId="4863980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CC8F00" w14:textId="5596C4E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40C737D" w14:textId="3CB7444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DC2FE4E" w14:textId="1CA2DE1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2FC7F7" w14:textId="571728D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E87BA32" w14:textId="27FED9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6DA5742" w14:textId="3152895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66CC7DF" w14:textId="563C7EF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9E0ACF7" w14:textId="6B585FA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59DD3C" w14:textId="6A892BB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B5F4BBF" w14:textId="01E9BBA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D194CA" w14:textId="49460B6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F2FA511" w14:textId="01DC375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431CD4" w14:textId="1F3F92F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4F6DB89" w14:textId="6D50F8A0" w:rsidR="000013E4" w:rsidRDefault="000013E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65EF481" w14:textId="77777777" w:rsidR="000013E4" w:rsidRDefault="000013E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A99FFC" w14:textId="1E6B700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AB64C9C" w14:textId="5EA5C4C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79EFEA" w14:textId="18F5A8A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53841B" w14:textId="55FFC2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C9CF74" w14:textId="0C28867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9BA1C61" w14:textId="43DF76B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EDA8DF7" w14:textId="5185391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7022EC" w14:textId="7777777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51098A" w14:textId="62E7E6B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58C1D40" w14:textId="1B4B27B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D3FA745" w14:textId="7E00CB58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5E188" w14:textId="77777777" w:rsidR="00FC255E" w:rsidRPr="00264732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22616C2" w14:textId="76A0E28E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>I - PRESENTATION DU</w:t>
      </w:r>
      <w:r>
        <w:rPr>
          <w:rFonts w:eastAsia="Times New Roman" w:cs="Arial"/>
          <w:b/>
          <w:bCs/>
          <w:sz w:val="22"/>
          <w:lang w:eastAsia="zh-CN"/>
        </w:rPr>
        <w:t xml:space="preserve"> </w:t>
      </w:r>
      <w:r w:rsidRPr="00264732">
        <w:rPr>
          <w:rFonts w:eastAsia="Times New Roman" w:cs="Arial"/>
          <w:b/>
          <w:bCs/>
          <w:sz w:val="22"/>
          <w:lang w:eastAsia="zh-CN"/>
        </w:rPr>
        <w:t>CANDIDAT</w:t>
      </w:r>
      <w:r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6A44073C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4ED6852D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16BFFD45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99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6638"/>
      </w:tblGrid>
      <w:tr w:rsidR="00FC255E" w:rsidRPr="00264732" w14:paraId="11B0F755" w14:textId="77777777" w:rsidTr="000013E4">
        <w:trPr>
          <w:trHeight w:val="12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E640573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1EE42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8E3FE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83575C7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5F4215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6088E88C" w14:textId="77777777" w:rsidTr="000013E4">
        <w:trPr>
          <w:trHeight w:val="14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D0D25B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, s</w:t>
            </w:r>
            <w:r w:rsidRPr="007B28A2">
              <w:rPr>
                <w:rFonts w:eastAsia="Times New Roman" w:cs="Arial"/>
                <w:b/>
                <w:bCs/>
                <w:sz w:val="22"/>
                <w:lang w:eastAsia="zh-CN"/>
              </w:rPr>
              <w:t>ite in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ternet,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D7D6F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F71C08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B485245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20EA074" w14:textId="77777777" w:rsidTr="000013E4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F4E27A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37DD1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3028CF3" w14:textId="77777777" w:rsidTr="000013E4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2E60C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7593" w14:textId="77777777" w:rsidR="00FC255E" w:rsidRPr="00264732" w:rsidRDefault="002E5402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FC255E" w:rsidRPr="00264732" w14:paraId="29449448" w14:textId="77777777" w:rsidTr="000013E4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3E62C8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81B1A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0DFD734E" w14:textId="77777777" w:rsidTr="000013E4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F94DD8" w14:textId="284898F9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407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de l'interlocuteur privilégié et ses coordonnées :</w:t>
            </w:r>
          </w:p>
          <w:p w14:paraId="6DB11B3F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E6F24D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48E4332D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58C2999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1D24D423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8EAF871" w14:textId="25F641E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</w:t>
            </w:r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……………………@.......................</w:t>
            </w:r>
          </w:p>
          <w:p w14:paraId="5949C39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E16F10" w14:textId="12DF9225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………………………</w:t>
            </w:r>
          </w:p>
          <w:p w14:paraId="4C6EB8A4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AE40E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1711D75" w14:textId="77777777" w:rsidTr="000013E4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F3D3B72" w14:textId="0A91EB2A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6285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Nom et prénom du suppléant et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 ses coordonnées :</w:t>
            </w:r>
          </w:p>
          <w:p w14:paraId="57B68DEA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16F1EC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6EFB964C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C1C6B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58F0292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0668CA4" w14:textId="738B07A3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 ……………………@.......................</w:t>
            </w:r>
          </w:p>
          <w:p w14:paraId="492E252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A541E24" w14:textId="709AECF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</w:t>
            </w:r>
          </w:p>
          <w:p w14:paraId="5814FDCE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859A08D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DA9C291" w14:textId="77777777" w:rsidTr="000013E4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B840258" w14:textId="77777777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225AD8F1" w14:textId="1D3E7935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14967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1B419E9" w14:textId="77777777" w:rsidR="00C82FB6" w:rsidRDefault="00C82FB6" w:rsidP="000013E4">
      <w:pPr>
        <w:sectPr w:rsidR="00C82FB6" w:rsidSect="00FC255E">
          <w:pgSz w:w="11900" w:h="16820" w:code="9"/>
          <w:pgMar w:top="839" w:right="1298" w:bottom="1400" w:left="1298" w:header="709" w:footer="709" w:gutter="0"/>
          <w:cols w:space="708"/>
          <w:noEndnote/>
          <w:docGrid w:linePitch="326"/>
        </w:sectPr>
      </w:pPr>
    </w:p>
    <w:p w14:paraId="0AB8E2DF" w14:textId="71E44406" w:rsidR="00FC255E" w:rsidRDefault="00FC255E" w:rsidP="000013E4"/>
    <w:p w14:paraId="5D12912A" w14:textId="77777777" w:rsidR="00FC255E" w:rsidRDefault="00FC255E" w:rsidP="002C4104">
      <w:pPr>
        <w:jc w:val="center"/>
      </w:pPr>
    </w:p>
    <w:p w14:paraId="4C56135A" w14:textId="77777777" w:rsidR="00FC255E" w:rsidRDefault="00FC255E" w:rsidP="00FC255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II – OFFRE TECHNIQU</w:t>
      </w:r>
      <w:r>
        <w:rPr>
          <w:rFonts w:eastAsia="Times New Roman" w:cs="Arial"/>
          <w:b/>
          <w:bCs/>
          <w:sz w:val="22"/>
          <w:lang w:eastAsia="zh-CN"/>
        </w:rPr>
        <w:t>E</w:t>
      </w:r>
    </w:p>
    <w:p w14:paraId="1D313A64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tbl>
      <w:tblPr>
        <w:tblStyle w:val="Grilledutableau"/>
        <w:tblW w:w="14566" w:type="dxa"/>
        <w:shd w:val="clear" w:color="auto" w:fill="808080" w:themeFill="background1" w:themeFillShade="80"/>
        <w:tblLook w:val="04A0" w:firstRow="1" w:lastRow="0" w:firstColumn="1" w:lastColumn="0" w:noHBand="0" w:noVBand="1"/>
      </w:tblPr>
      <w:tblGrid>
        <w:gridCol w:w="14566"/>
      </w:tblGrid>
      <w:tr w:rsidR="00FC255E" w14:paraId="799C4EC2" w14:textId="77777777" w:rsidTr="00FC255E">
        <w:trPr>
          <w:trHeight w:val="538"/>
        </w:trPr>
        <w:tc>
          <w:tcPr>
            <w:tcW w:w="14566" w:type="dxa"/>
            <w:shd w:val="clear" w:color="auto" w:fill="002060"/>
          </w:tcPr>
          <w:p w14:paraId="0499C7E1" w14:textId="3A12521C" w:rsidR="00FC255E" w:rsidRPr="00E4089C" w:rsidRDefault="00FC255E" w:rsidP="00FC255E">
            <w:pPr>
              <w:ind w:left="-107"/>
              <w:jc w:val="left"/>
              <w:rPr>
                <w:rFonts w:eastAsia="PMingLiU" w:cs="Arial"/>
                <w:b/>
                <w:szCs w:val="24"/>
                <w:lang w:eastAsia="zh-TW" w:bidi="he-IL"/>
              </w:rPr>
            </w:pP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CRIT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ERE 1 - </w:t>
            </w:r>
            <w:r w:rsidR="00D413F0">
              <w:rPr>
                <w:rFonts w:eastAsia="PMingLiU" w:cs="Arial"/>
                <w:b/>
                <w:szCs w:val="24"/>
                <w:lang w:eastAsia="zh-TW" w:bidi="he-IL"/>
              </w:rPr>
              <w:t>Valeur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 technique de l’offre (</w:t>
            </w:r>
            <w:r w:rsidR="000013E4">
              <w:rPr>
                <w:rFonts w:eastAsia="PMingLiU" w:cs="Arial"/>
                <w:b/>
                <w:szCs w:val="24"/>
                <w:lang w:eastAsia="zh-TW" w:bidi="he-IL"/>
              </w:rPr>
              <w:t>5</w:t>
            </w:r>
            <w:r w:rsidR="00D413F0">
              <w:rPr>
                <w:rFonts w:eastAsia="PMingLiU" w:cs="Arial"/>
                <w:b/>
                <w:szCs w:val="24"/>
                <w:lang w:eastAsia="zh-TW" w:bidi="he-IL"/>
              </w:rPr>
              <w:t>0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 points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)</w:t>
            </w:r>
          </w:p>
          <w:p w14:paraId="1A95A309" w14:textId="77777777" w:rsidR="00FC255E" w:rsidRDefault="00FC255E" w:rsidP="009319FD">
            <w:pPr>
              <w:jc w:val="left"/>
              <w:rPr>
                <w:rFonts w:cs="Arial"/>
                <w:b/>
                <w:sz w:val="22"/>
              </w:rPr>
            </w:pPr>
          </w:p>
        </w:tc>
      </w:tr>
    </w:tbl>
    <w:p w14:paraId="7C86550B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tbl>
      <w:tblPr>
        <w:tblStyle w:val="Grilledutableau51"/>
        <w:tblW w:w="1458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01"/>
        <w:gridCol w:w="8580"/>
      </w:tblGrid>
      <w:tr w:rsidR="004401E6" w:rsidRPr="00C3224C" w14:paraId="29A35568" w14:textId="77777777" w:rsidTr="00EB34BC">
        <w:trPr>
          <w:trHeight w:val="159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339B" w14:textId="33794607" w:rsidR="004401E6" w:rsidRPr="00EA0C13" w:rsidRDefault="004401E6" w:rsidP="004401E6">
            <w:pPr>
              <w:jc w:val="left"/>
              <w:rPr>
                <w:rFonts w:eastAsia="PMingLiU" w:cs="Arial"/>
                <w:b/>
                <w:bCs/>
                <w:lang w:eastAsia="zh-TW" w:bidi="he-IL"/>
              </w:rPr>
            </w:pPr>
            <w:r w:rsidRPr="00EA0C13">
              <w:rPr>
                <w:rFonts w:eastAsia="PMingLiU" w:cs="Arial"/>
                <w:b/>
                <w:bCs/>
                <w:u w:val="single"/>
                <w:lang w:eastAsia="zh-TW" w:bidi="he-IL"/>
              </w:rPr>
              <w:t>Sous-critère 1.1</w:t>
            </w:r>
            <w:r w:rsidRPr="00EA0C13">
              <w:rPr>
                <w:rFonts w:eastAsia="PMingLiU" w:cs="Arial"/>
                <w:b/>
                <w:bCs/>
                <w:lang w:eastAsia="zh-TW" w:bidi="he-IL"/>
              </w:rPr>
              <w:t> :</w:t>
            </w:r>
            <w:r w:rsidR="00EA0C13" w:rsidRPr="00EA0C13">
              <w:rPr>
                <w:rFonts w:eastAsia="PMingLiU" w:cs="Arial"/>
                <w:b/>
                <w:bCs/>
                <w:lang w:eastAsia="zh-TW" w:bidi="he-IL"/>
              </w:rPr>
              <w:t xml:space="preserve"> Expertise Drupal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(</w:t>
            </w:r>
            <w:r w:rsidR="00EB34BC">
              <w:rPr>
                <w:rFonts w:eastAsia="PMingLiU" w:cs="Arial"/>
                <w:b/>
                <w:lang w:eastAsia="zh-TW" w:bidi="he-IL"/>
              </w:rPr>
              <w:t>10</w:t>
            </w:r>
            <w:r w:rsidR="00EB34BC" w:rsidRPr="00CC6D22">
              <w:rPr>
                <w:rFonts w:eastAsia="PMingLiU" w:cs="Arial"/>
                <w:b/>
                <w:lang w:eastAsia="zh-TW" w:bidi="he-IL"/>
              </w:rPr>
              <w:t xml:space="preserve"> </w:t>
            </w:r>
            <w:r w:rsidR="00EB34BC" w:rsidRPr="0089244E">
              <w:rPr>
                <w:rFonts w:eastAsia="PMingLiU" w:cs="Arial"/>
                <w:b/>
                <w:bCs/>
                <w:lang w:eastAsia="zh-TW" w:bidi="he-IL"/>
              </w:rPr>
              <w:t>points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>)</w:t>
            </w:r>
          </w:p>
          <w:p w14:paraId="0CD54C1D" w14:textId="275C1DF8" w:rsidR="004401E6" w:rsidRDefault="004401E6" w:rsidP="004401E6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4401E6">
              <w:rPr>
                <w:rFonts w:eastAsia="PMingLiU" w:cs="Arial"/>
                <w:bCs/>
                <w:lang w:eastAsia="zh-TW" w:bidi="he-IL"/>
              </w:rPr>
              <w:t xml:space="preserve">Expérience </w:t>
            </w:r>
            <w:r w:rsidR="00D650EB">
              <w:rPr>
                <w:rFonts w:eastAsia="PMingLiU" w:cs="Arial"/>
                <w:bCs/>
                <w:lang w:eastAsia="zh-TW" w:bidi="he-IL"/>
              </w:rPr>
              <w:t xml:space="preserve">des </w:t>
            </w:r>
            <w:r w:rsidRPr="004401E6">
              <w:rPr>
                <w:rFonts w:eastAsia="PMingLiU" w:cs="Arial"/>
                <w:bCs/>
                <w:lang w:eastAsia="zh-TW" w:bidi="he-IL"/>
              </w:rPr>
              <w:t>équipe</w:t>
            </w:r>
            <w:r w:rsidR="00D650EB">
              <w:rPr>
                <w:rFonts w:eastAsia="PMingLiU" w:cs="Arial"/>
                <w:bCs/>
                <w:lang w:eastAsia="zh-TW" w:bidi="he-IL"/>
              </w:rPr>
              <w:t>s</w:t>
            </w:r>
          </w:p>
          <w:p w14:paraId="2A1551EC" w14:textId="5C8304D6" w:rsidR="004401E6" w:rsidRDefault="004401E6" w:rsidP="004401E6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4401E6">
              <w:rPr>
                <w:rFonts w:eastAsia="PMingLiU" w:cs="Arial"/>
                <w:bCs/>
                <w:lang w:eastAsia="zh-TW" w:bidi="he-IL"/>
              </w:rPr>
              <w:t>Références similaires</w:t>
            </w:r>
          </w:p>
          <w:p w14:paraId="46CDDECD" w14:textId="2BE37645" w:rsidR="004401E6" w:rsidRPr="00EA0C13" w:rsidRDefault="004401E6" w:rsidP="00EA0C13">
            <w:pPr>
              <w:jc w:val="left"/>
              <w:rPr>
                <w:rFonts w:eastAsia="PMingLiU" w:cs="Arial"/>
                <w:bCs/>
                <w:lang w:eastAsia="zh-TW" w:bidi="he-IL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E9425A" w14:textId="77777777" w:rsidR="004401E6" w:rsidRDefault="004401E6" w:rsidP="009319FD">
            <w:pPr>
              <w:spacing w:line="256" w:lineRule="auto"/>
            </w:pPr>
          </w:p>
        </w:tc>
      </w:tr>
      <w:tr w:rsidR="00FC255E" w:rsidRPr="00C3224C" w14:paraId="7474A7E6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162B" w14:textId="77777777" w:rsidR="00FC255E" w:rsidRPr="00C3224C" w:rsidRDefault="00FC255E" w:rsidP="009319FD"/>
          <w:p w14:paraId="2EBFEAC2" w14:textId="6A6246ED" w:rsidR="004401E6" w:rsidRPr="00EA0C13" w:rsidRDefault="004401E6" w:rsidP="004401E6">
            <w:pPr>
              <w:jc w:val="left"/>
              <w:rPr>
                <w:rFonts w:eastAsia="PMingLiU" w:cs="Arial"/>
                <w:b/>
                <w:bCs/>
                <w:lang w:eastAsia="zh-TW" w:bidi="he-IL"/>
              </w:rPr>
            </w:pPr>
            <w:r w:rsidRPr="00EA0C13">
              <w:rPr>
                <w:rFonts w:eastAsia="PMingLiU" w:cs="Arial"/>
                <w:b/>
                <w:bCs/>
                <w:u w:val="single"/>
                <w:lang w:eastAsia="zh-TW" w:bidi="he-IL"/>
              </w:rPr>
              <w:t>Sous-critère 1.2</w:t>
            </w:r>
            <w:r w:rsidRPr="00EA0C13">
              <w:rPr>
                <w:rFonts w:eastAsia="PMingLiU" w:cs="Arial"/>
                <w:b/>
                <w:bCs/>
                <w:lang w:eastAsia="zh-TW" w:bidi="he-IL"/>
              </w:rPr>
              <w:t> : Compréhension du besoin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(</w:t>
            </w:r>
            <w:r w:rsidR="003E28AF">
              <w:rPr>
                <w:rFonts w:eastAsia="PMingLiU" w:cs="Arial"/>
                <w:b/>
                <w:bCs/>
                <w:lang w:eastAsia="zh-TW" w:bidi="he-IL"/>
              </w:rPr>
              <w:t>10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points)</w:t>
            </w:r>
          </w:p>
          <w:p w14:paraId="6C31130B" w14:textId="08F8C5B1" w:rsidR="004401E6" w:rsidRPr="00EB34BC" w:rsidRDefault="004401E6" w:rsidP="004401E6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eastAsia="Calibri"/>
              </w:rPr>
            </w:pPr>
            <w:r w:rsidRPr="004401E6">
              <w:rPr>
                <w:rFonts w:eastAsia="Calibri"/>
              </w:rPr>
              <w:t>Analyse &amp; risques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47EE3" w14:textId="68CAE6D0" w:rsidR="003D706B" w:rsidRPr="00C3224C" w:rsidRDefault="003D706B" w:rsidP="009319FD">
            <w:pPr>
              <w:spacing w:line="256" w:lineRule="auto"/>
            </w:pPr>
          </w:p>
        </w:tc>
      </w:tr>
      <w:tr w:rsidR="004401E6" w:rsidRPr="00C3224C" w14:paraId="5E1639DD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ED06" w14:textId="7A09C180" w:rsidR="00EA0C13" w:rsidRDefault="004401E6" w:rsidP="009319FD">
            <w:pPr>
              <w:rPr>
                <w:rFonts w:eastAsia="PMingLiU" w:cs="Arial"/>
                <w:bCs/>
                <w:lang w:eastAsia="zh-TW" w:bidi="he-IL"/>
              </w:rPr>
            </w:pPr>
            <w:r w:rsidRPr="003D706B">
              <w:rPr>
                <w:rFonts w:eastAsia="PMingLiU" w:cs="Arial"/>
                <w:b/>
                <w:bCs/>
                <w:u w:val="single"/>
                <w:lang w:eastAsia="zh-TW" w:bidi="he-IL"/>
              </w:rPr>
              <w:t>Sous-critère 1.</w:t>
            </w:r>
            <w:r>
              <w:rPr>
                <w:rFonts w:eastAsia="PMingLiU" w:cs="Arial"/>
                <w:b/>
                <w:bCs/>
                <w:u w:val="single"/>
                <w:lang w:eastAsia="zh-TW" w:bidi="he-IL"/>
              </w:rPr>
              <w:t>3</w:t>
            </w:r>
            <w:r>
              <w:rPr>
                <w:rFonts w:eastAsia="PMingLiU" w:cs="Arial"/>
                <w:bCs/>
                <w:lang w:eastAsia="zh-TW" w:bidi="he-IL"/>
              </w:rPr>
              <w:t xml:space="preserve"> : </w:t>
            </w:r>
            <w:r w:rsidR="00497929" w:rsidRPr="00497929">
              <w:rPr>
                <w:rFonts w:eastAsia="PMingLiU" w:cs="Arial"/>
                <w:b/>
                <w:bCs/>
                <w:lang w:eastAsia="zh-TW" w:bidi="he-IL"/>
              </w:rPr>
              <w:t>TMA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(</w:t>
            </w:r>
            <w:r w:rsidR="003E28AF">
              <w:rPr>
                <w:rFonts w:eastAsia="PMingLiU" w:cs="Arial"/>
                <w:b/>
                <w:bCs/>
                <w:lang w:eastAsia="zh-TW" w:bidi="he-IL"/>
              </w:rPr>
              <w:t>10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points)</w:t>
            </w:r>
          </w:p>
          <w:p w14:paraId="2B079AD8" w14:textId="182199A7" w:rsidR="004401E6" w:rsidRDefault="004401E6" w:rsidP="00EA0C13">
            <w:pPr>
              <w:pStyle w:val="Paragraphedeliste"/>
              <w:numPr>
                <w:ilvl w:val="0"/>
                <w:numId w:val="3"/>
              </w:numPr>
              <w:rPr>
                <w:rFonts w:eastAsia="PMingLiU" w:cs="Arial"/>
                <w:bCs/>
                <w:lang w:eastAsia="zh-TW" w:bidi="he-IL"/>
              </w:rPr>
            </w:pPr>
            <w:r w:rsidRPr="00EA0C13">
              <w:rPr>
                <w:rFonts w:eastAsia="PMingLiU" w:cs="Arial"/>
                <w:bCs/>
                <w:lang w:eastAsia="zh-TW" w:bidi="he-IL"/>
              </w:rPr>
              <w:t>Méthodologie TMA (organisation)</w:t>
            </w:r>
          </w:p>
          <w:p w14:paraId="04CBC743" w14:textId="64051BCA" w:rsidR="00EA0C13" w:rsidRPr="00EA0C13" w:rsidRDefault="00EA0C13" w:rsidP="00EA0C13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EA0C13">
              <w:rPr>
                <w:rFonts w:eastAsia="PMingLiU" w:cs="Arial"/>
                <w:bCs/>
                <w:lang w:eastAsia="zh-TW" w:bidi="he-IL"/>
              </w:rPr>
              <w:t>Engagements de service et modalités de traitement des anomalies pour la maintenance corrective </w:t>
            </w:r>
          </w:p>
          <w:p w14:paraId="5B1918B5" w14:textId="04343CC2" w:rsidR="00EA0C13" w:rsidRPr="004401E6" w:rsidRDefault="00EA0C13" w:rsidP="00EB34BC"/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5B88F" w14:textId="77777777" w:rsidR="004401E6" w:rsidRDefault="004401E6" w:rsidP="009319FD">
            <w:pPr>
              <w:spacing w:line="256" w:lineRule="auto"/>
            </w:pPr>
          </w:p>
        </w:tc>
      </w:tr>
      <w:tr w:rsidR="004401E6" w:rsidRPr="00C3224C" w14:paraId="1865D322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A453" w14:textId="701F5EBF" w:rsidR="004401E6" w:rsidRDefault="004401E6" w:rsidP="009319FD">
            <w:pPr>
              <w:rPr>
                <w:rFonts w:eastAsia="PMingLiU" w:cs="Arial"/>
                <w:bCs/>
                <w:lang w:eastAsia="zh-TW" w:bidi="he-IL"/>
              </w:rPr>
            </w:pPr>
            <w:r w:rsidRPr="003D706B">
              <w:rPr>
                <w:rFonts w:eastAsia="PMingLiU" w:cs="Arial"/>
                <w:b/>
                <w:bCs/>
                <w:u w:val="single"/>
                <w:lang w:eastAsia="zh-TW" w:bidi="he-IL"/>
              </w:rPr>
              <w:t>Sous-critère 1.</w:t>
            </w:r>
            <w:r>
              <w:rPr>
                <w:rFonts w:eastAsia="PMingLiU" w:cs="Arial"/>
                <w:b/>
                <w:bCs/>
                <w:u w:val="single"/>
                <w:lang w:eastAsia="zh-TW" w:bidi="he-IL"/>
              </w:rPr>
              <w:t xml:space="preserve">4 : </w:t>
            </w:r>
            <w:r>
              <w:rPr>
                <w:rFonts w:eastAsia="PMingLiU" w:cs="Arial"/>
                <w:bCs/>
                <w:lang w:eastAsia="zh-TW" w:bidi="he-IL"/>
              </w:rPr>
              <w:t> </w:t>
            </w:r>
            <w:r w:rsidRPr="00497929">
              <w:rPr>
                <w:rFonts w:eastAsia="PMingLiU" w:cs="Arial"/>
                <w:b/>
                <w:bCs/>
                <w:lang w:eastAsia="zh-TW" w:bidi="he-IL"/>
              </w:rPr>
              <w:t>Hébergement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(5 points)</w:t>
            </w:r>
          </w:p>
          <w:p w14:paraId="6011C57F" w14:textId="77777777" w:rsidR="004401E6" w:rsidRDefault="004401E6" w:rsidP="004401E6">
            <w:pPr>
              <w:pStyle w:val="Paragraphedeliste"/>
              <w:numPr>
                <w:ilvl w:val="0"/>
                <w:numId w:val="3"/>
              </w:numPr>
              <w:rPr>
                <w:rFonts w:eastAsia="Calibri"/>
              </w:rPr>
            </w:pPr>
            <w:r w:rsidRPr="004401E6">
              <w:rPr>
                <w:rFonts w:eastAsia="Calibri"/>
              </w:rPr>
              <w:t>Sécurité, disponibilité</w:t>
            </w:r>
          </w:p>
          <w:p w14:paraId="4C6AC583" w14:textId="7E82C91B" w:rsidR="004401E6" w:rsidRPr="004401E6" w:rsidRDefault="004401E6" w:rsidP="004401E6"/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81978" w14:textId="77777777" w:rsidR="004401E6" w:rsidRDefault="004401E6" w:rsidP="009319FD">
            <w:pPr>
              <w:spacing w:line="256" w:lineRule="auto"/>
            </w:pPr>
          </w:p>
        </w:tc>
      </w:tr>
      <w:tr w:rsidR="00EA0C13" w:rsidRPr="00C3224C" w14:paraId="70BFD3FC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6316" w14:textId="53FE5C1C" w:rsidR="00EA0C13" w:rsidRDefault="00EA0C13" w:rsidP="00EA0C13">
            <w:p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3D706B">
              <w:rPr>
                <w:rFonts w:eastAsia="PMingLiU" w:cs="Arial"/>
                <w:b/>
                <w:bCs/>
                <w:u w:val="single"/>
                <w:lang w:eastAsia="zh-TW" w:bidi="he-IL"/>
              </w:rPr>
              <w:lastRenderedPageBreak/>
              <w:t>Sous-critère 1.</w:t>
            </w:r>
            <w:r>
              <w:rPr>
                <w:rFonts w:eastAsia="PMingLiU" w:cs="Arial"/>
                <w:b/>
                <w:bCs/>
                <w:u w:val="single"/>
                <w:lang w:eastAsia="zh-TW" w:bidi="he-IL"/>
              </w:rPr>
              <w:t>5</w:t>
            </w:r>
            <w:r>
              <w:rPr>
                <w:rFonts w:eastAsia="PMingLiU" w:cs="Arial"/>
                <w:bCs/>
                <w:lang w:eastAsia="zh-TW" w:bidi="he-IL"/>
              </w:rPr>
              <w:t xml:space="preserve"> : </w:t>
            </w:r>
            <w:r w:rsidRPr="00497929">
              <w:rPr>
                <w:rFonts w:eastAsia="PMingLiU" w:cs="Arial"/>
                <w:b/>
                <w:bCs/>
                <w:lang w:eastAsia="zh-TW" w:bidi="he-IL"/>
              </w:rPr>
              <w:t>Sécurité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(5 points)</w:t>
            </w:r>
          </w:p>
          <w:p w14:paraId="5942D14F" w14:textId="2B15203B" w:rsidR="00EA0C13" w:rsidRPr="00EA0C13" w:rsidRDefault="00EA0C13" w:rsidP="00EA0C13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EA0C13">
              <w:rPr>
                <w:rFonts w:eastAsia="PMingLiU" w:cs="Arial"/>
                <w:bCs/>
                <w:lang w:eastAsia="zh-TW" w:bidi="he-IL"/>
              </w:rPr>
              <w:t>Mises à jour, RGPD</w:t>
            </w:r>
          </w:p>
          <w:p w14:paraId="71A75849" w14:textId="77777777" w:rsidR="00EA0C13" w:rsidRPr="003D706B" w:rsidRDefault="00EA0C13" w:rsidP="00EB34BC">
            <w:pPr>
              <w:jc w:val="left"/>
              <w:rPr>
                <w:rFonts w:eastAsia="PMingLiU" w:cs="Arial"/>
                <w:b/>
                <w:bCs/>
                <w:u w:val="single"/>
                <w:lang w:eastAsia="zh-TW" w:bidi="he-IL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F2E81F" w14:textId="77777777" w:rsidR="00EA0C13" w:rsidRDefault="00EA0C13" w:rsidP="009319FD">
            <w:pPr>
              <w:spacing w:line="256" w:lineRule="auto"/>
            </w:pPr>
          </w:p>
        </w:tc>
      </w:tr>
      <w:tr w:rsidR="004401E6" w:rsidRPr="00C3224C" w14:paraId="24D19727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C5D6" w14:textId="5960D47C" w:rsidR="004401E6" w:rsidRDefault="004401E6" w:rsidP="004401E6">
            <w:p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3D706B">
              <w:rPr>
                <w:rFonts w:eastAsia="PMingLiU" w:cs="Arial"/>
                <w:b/>
                <w:bCs/>
                <w:u w:val="single"/>
                <w:lang w:eastAsia="zh-TW" w:bidi="he-IL"/>
              </w:rPr>
              <w:t>Sous-critère 1.</w:t>
            </w:r>
            <w:r w:rsidR="00EA0C13">
              <w:rPr>
                <w:rFonts w:eastAsia="PMingLiU" w:cs="Arial"/>
                <w:b/>
                <w:bCs/>
                <w:u w:val="single"/>
                <w:lang w:eastAsia="zh-TW" w:bidi="he-IL"/>
              </w:rPr>
              <w:t>6</w:t>
            </w:r>
            <w:r>
              <w:rPr>
                <w:rFonts w:eastAsia="PMingLiU" w:cs="Arial"/>
                <w:bCs/>
                <w:lang w:eastAsia="zh-TW" w:bidi="he-IL"/>
              </w:rPr>
              <w:t> :</w:t>
            </w:r>
            <w:r w:rsidR="00EA0C13">
              <w:rPr>
                <w:rFonts w:eastAsia="PMingLiU" w:cs="Arial"/>
                <w:bCs/>
                <w:lang w:eastAsia="zh-TW" w:bidi="he-IL"/>
              </w:rPr>
              <w:t xml:space="preserve"> </w:t>
            </w:r>
            <w:r w:rsidR="00EA0C13" w:rsidRPr="00497929">
              <w:rPr>
                <w:rFonts w:eastAsia="PMingLiU" w:cs="Arial"/>
                <w:b/>
                <w:bCs/>
                <w:lang w:eastAsia="zh-TW" w:bidi="he-IL"/>
              </w:rPr>
              <w:t>Réversibilité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(5 points)</w:t>
            </w:r>
          </w:p>
          <w:p w14:paraId="1CDEE2A0" w14:textId="0E0FB503" w:rsidR="00EA0C13" w:rsidRPr="00EA0C13" w:rsidRDefault="00EA0C13" w:rsidP="00EA0C13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EA0C13">
              <w:rPr>
                <w:rFonts w:eastAsia="PMingLiU" w:cs="Arial"/>
                <w:bCs/>
                <w:lang w:eastAsia="zh-TW" w:bidi="he-IL"/>
              </w:rPr>
              <w:t>Process &amp; livrables</w:t>
            </w:r>
          </w:p>
          <w:p w14:paraId="3412EC1E" w14:textId="77777777" w:rsidR="004401E6" w:rsidRDefault="004401E6" w:rsidP="004401E6">
            <w:pPr>
              <w:jc w:val="left"/>
              <w:rPr>
                <w:rFonts w:eastAsia="PMingLiU" w:cs="Arial"/>
                <w:bCs/>
                <w:lang w:eastAsia="zh-TW" w:bidi="he-IL"/>
              </w:rPr>
            </w:pPr>
          </w:p>
          <w:p w14:paraId="69496AEE" w14:textId="77777777" w:rsidR="004401E6" w:rsidRPr="00C3224C" w:rsidRDefault="004401E6" w:rsidP="00EB34BC">
            <w:pPr>
              <w:jc w:val="left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81104" w14:textId="77777777" w:rsidR="004401E6" w:rsidRDefault="004401E6" w:rsidP="009319FD">
            <w:pPr>
              <w:spacing w:line="256" w:lineRule="auto"/>
            </w:pPr>
          </w:p>
        </w:tc>
      </w:tr>
      <w:tr w:rsidR="00FC255E" w:rsidRPr="00C3224C" w14:paraId="6ACA8534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0FCD" w14:textId="77777777" w:rsidR="00FC255E" w:rsidRDefault="00FC255E" w:rsidP="009319FD">
            <w:pPr>
              <w:jc w:val="left"/>
              <w:rPr>
                <w:rFonts w:eastAsia="PMingLiU" w:cs="Arial"/>
                <w:bCs/>
                <w:lang w:eastAsia="zh-TW" w:bidi="he-IL"/>
              </w:rPr>
            </w:pPr>
          </w:p>
          <w:p w14:paraId="618FE64A" w14:textId="761EF8A2" w:rsidR="00EA0C13" w:rsidRPr="00497929" w:rsidRDefault="00EA0C13" w:rsidP="00EA0C13">
            <w:pPr>
              <w:jc w:val="left"/>
              <w:rPr>
                <w:rFonts w:eastAsia="PMingLiU" w:cs="Arial"/>
                <w:b/>
                <w:bCs/>
                <w:u w:val="single"/>
                <w:lang w:eastAsia="zh-TW" w:bidi="he-IL"/>
              </w:rPr>
            </w:pPr>
            <w:r w:rsidRPr="003D706B">
              <w:rPr>
                <w:rFonts w:eastAsia="PMingLiU" w:cs="Arial"/>
                <w:b/>
                <w:bCs/>
                <w:u w:val="single"/>
                <w:lang w:eastAsia="zh-TW" w:bidi="he-IL"/>
              </w:rPr>
              <w:t>Sous-critère 1.</w:t>
            </w:r>
            <w:r>
              <w:rPr>
                <w:rFonts w:eastAsia="PMingLiU" w:cs="Arial"/>
                <w:b/>
                <w:bCs/>
                <w:u w:val="single"/>
                <w:lang w:eastAsia="zh-TW" w:bidi="he-IL"/>
              </w:rPr>
              <w:t>7</w:t>
            </w:r>
            <w:r>
              <w:rPr>
                <w:rFonts w:eastAsia="PMingLiU" w:cs="Arial"/>
                <w:bCs/>
                <w:lang w:eastAsia="zh-TW" w:bidi="he-IL"/>
              </w:rPr>
              <w:t> :</w:t>
            </w:r>
            <w:r w:rsidR="00497929">
              <w:rPr>
                <w:rFonts w:eastAsia="PMingLiU" w:cs="Arial"/>
                <w:b/>
                <w:bCs/>
                <w:lang w:eastAsia="zh-TW" w:bidi="he-IL"/>
              </w:rPr>
              <w:t xml:space="preserve"> </w:t>
            </w:r>
            <w:r w:rsidRPr="00497929">
              <w:rPr>
                <w:rFonts w:eastAsia="PMingLiU" w:cs="Arial"/>
                <w:b/>
                <w:bCs/>
                <w:lang w:eastAsia="zh-TW" w:bidi="he-IL"/>
              </w:rPr>
              <w:t>Accessibilité RGAA</w:t>
            </w:r>
            <w:r w:rsidR="00EB34BC">
              <w:rPr>
                <w:rFonts w:eastAsia="PMingLiU" w:cs="Arial"/>
                <w:b/>
                <w:bCs/>
                <w:lang w:eastAsia="zh-TW" w:bidi="he-IL"/>
              </w:rPr>
              <w:t xml:space="preserve"> (5 points)</w:t>
            </w:r>
          </w:p>
          <w:p w14:paraId="688283AA" w14:textId="77777777" w:rsidR="00EA0C13" w:rsidRPr="004401E6" w:rsidRDefault="00EA0C13" w:rsidP="00EA0C13">
            <w:pPr>
              <w:pStyle w:val="Paragraphedeliste"/>
              <w:numPr>
                <w:ilvl w:val="0"/>
                <w:numId w:val="3"/>
              </w:numPr>
              <w:jc w:val="left"/>
              <w:rPr>
                <w:rFonts w:eastAsia="PMingLiU" w:cs="Arial"/>
                <w:bCs/>
                <w:lang w:eastAsia="zh-TW" w:bidi="he-IL"/>
              </w:rPr>
            </w:pPr>
            <w:r w:rsidRPr="004401E6">
              <w:rPr>
                <w:rFonts w:eastAsia="PMingLiU" w:cs="Arial"/>
                <w:bCs/>
                <w:lang w:eastAsia="zh-TW" w:bidi="he-IL"/>
              </w:rPr>
              <w:t>Méthode &amp; livrables</w:t>
            </w:r>
          </w:p>
          <w:p w14:paraId="72020857" w14:textId="77777777" w:rsidR="00EA0C13" w:rsidRDefault="00EA0C13" w:rsidP="00EA0C13">
            <w:pPr>
              <w:jc w:val="left"/>
              <w:rPr>
                <w:rFonts w:eastAsia="PMingLiU" w:cs="Arial"/>
                <w:bCs/>
                <w:lang w:eastAsia="zh-TW" w:bidi="he-IL"/>
              </w:rPr>
            </w:pPr>
          </w:p>
          <w:p w14:paraId="6F702A98" w14:textId="77777777" w:rsidR="00FC255E" w:rsidRPr="00C3224C" w:rsidRDefault="00FC255E" w:rsidP="00EB34BC">
            <w:pPr>
              <w:jc w:val="left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5AA9" w14:textId="77777777" w:rsidR="00FC255E" w:rsidRDefault="00FC255E" w:rsidP="009319FD">
            <w:pPr>
              <w:spacing w:line="256" w:lineRule="auto"/>
            </w:pPr>
          </w:p>
          <w:p w14:paraId="49AFDF17" w14:textId="77777777" w:rsidR="003D706B" w:rsidRDefault="003D706B" w:rsidP="009319FD">
            <w:pPr>
              <w:spacing w:line="256" w:lineRule="auto"/>
            </w:pPr>
          </w:p>
          <w:p w14:paraId="6FC19A2B" w14:textId="77777777" w:rsidR="003D706B" w:rsidRDefault="003D706B" w:rsidP="009319FD">
            <w:pPr>
              <w:spacing w:line="256" w:lineRule="auto"/>
            </w:pPr>
          </w:p>
          <w:p w14:paraId="6685B51B" w14:textId="77777777" w:rsidR="003D706B" w:rsidRDefault="003D706B" w:rsidP="009319FD">
            <w:pPr>
              <w:spacing w:line="256" w:lineRule="auto"/>
            </w:pPr>
          </w:p>
          <w:p w14:paraId="3D1F09DF" w14:textId="7030E67B" w:rsidR="003D706B" w:rsidRPr="00C3224C" w:rsidRDefault="003D706B" w:rsidP="009319FD">
            <w:pPr>
              <w:spacing w:line="256" w:lineRule="auto"/>
            </w:pPr>
          </w:p>
        </w:tc>
      </w:tr>
    </w:tbl>
    <w:p w14:paraId="306C01F8" w14:textId="4C6BC4C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5D68D4D1" w14:textId="77777777" w:rsidR="00497929" w:rsidRDefault="00497929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3A944ECD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669FE1CA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1EA601FD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61A70732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5FCC0385" w14:textId="77777777" w:rsidR="00FC255E" w:rsidRPr="0088665A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  <w:bookmarkStart w:id="2" w:name="_GoBack"/>
      <w:bookmarkEnd w:id="2"/>
    </w:p>
    <w:p w14:paraId="58431E9F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sz w:val="22"/>
          <w:lang w:eastAsia="fr-FR"/>
        </w:rPr>
      </w:pPr>
    </w:p>
    <w:p w14:paraId="51367621" w14:textId="77777777" w:rsidR="00D413F0" w:rsidRDefault="00D413F0" w:rsidP="00D413F0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tbl>
      <w:tblPr>
        <w:tblStyle w:val="Grilledutableau71"/>
        <w:tblW w:w="1346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462"/>
      </w:tblGrid>
      <w:tr w:rsidR="00D413F0" w:rsidRPr="00571E44" w14:paraId="474D25EB" w14:textId="77777777" w:rsidTr="00610771">
        <w:trPr>
          <w:trHeight w:val="300"/>
        </w:trPr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315EC2C8" w14:textId="5E14A1C7" w:rsidR="00D413F0" w:rsidRPr="00C82FB6" w:rsidRDefault="00D413F0" w:rsidP="00610771">
            <w:pPr>
              <w:rPr>
                <w:b/>
                <w:bCs/>
                <w:color w:val="FFFFFF" w:themeColor="background1"/>
              </w:rPr>
            </w:pPr>
            <w:r w:rsidRPr="00C82FB6">
              <w:rPr>
                <w:b/>
                <w:bCs/>
                <w:color w:val="FFFFFF" w:themeColor="background1"/>
              </w:rPr>
              <w:t>Critère n°</w:t>
            </w:r>
            <w:r>
              <w:rPr>
                <w:b/>
                <w:bCs/>
                <w:color w:val="FFFFFF" w:themeColor="background1"/>
              </w:rPr>
              <w:t>2</w:t>
            </w:r>
            <w:r w:rsidRPr="00C82FB6">
              <w:rPr>
                <w:b/>
                <w:bCs/>
                <w:color w:val="FFFFFF" w:themeColor="background1"/>
              </w:rPr>
              <w:t xml:space="preserve"> : Prix (</w:t>
            </w:r>
            <w:r w:rsidR="000013E4">
              <w:rPr>
                <w:b/>
                <w:bCs/>
                <w:color w:val="FFFFFF" w:themeColor="background1"/>
              </w:rPr>
              <w:t>4</w:t>
            </w:r>
            <w:r>
              <w:rPr>
                <w:b/>
                <w:bCs/>
                <w:color w:val="FFFFFF" w:themeColor="background1"/>
              </w:rPr>
              <w:t xml:space="preserve">0 </w:t>
            </w:r>
            <w:r w:rsidRPr="00C82FB6">
              <w:rPr>
                <w:b/>
                <w:bCs/>
                <w:color w:val="FFFFFF" w:themeColor="background1"/>
              </w:rPr>
              <w:t>points)</w:t>
            </w:r>
          </w:p>
          <w:p w14:paraId="1B6330A0" w14:textId="77777777" w:rsidR="00D413F0" w:rsidRPr="00C82FB6" w:rsidRDefault="00D413F0" w:rsidP="00610771">
            <w:pPr>
              <w:rPr>
                <w:b/>
                <w:bCs/>
                <w:color w:val="FFFFFF" w:themeColor="background1"/>
              </w:rPr>
            </w:pPr>
            <w:r w:rsidRPr="00C82FB6">
              <w:rPr>
                <w:b/>
                <w:bCs/>
                <w:color w:val="FFFFFF" w:themeColor="background1"/>
              </w:rPr>
              <w:t> </w:t>
            </w:r>
          </w:p>
        </w:tc>
      </w:tr>
      <w:tr w:rsidR="00D413F0" w:rsidRPr="00571E44" w14:paraId="41695D6E" w14:textId="77777777" w:rsidTr="00610771">
        <w:trPr>
          <w:trHeight w:val="300"/>
        </w:trPr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48042" w14:textId="77777777" w:rsidR="00D413F0" w:rsidRPr="00A97438" w:rsidRDefault="00D413F0" w:rsidP="00610771">
            <w:pPr>
              <w:rPr>
                <w:rFonts w:cs="Arial"/>
                <w:b/>
                <w:bCs/>
                <w:color w:val="000000" w:themeColor="text1"/>
                <w:sz w:val="22"/>
              </w:rPr>
            </w:pPr>
          </w:p>
          <w:p w14:paraId="28A966A7" w14:textId="77777777" w:rsidR="00D413F0" w:rsidRPr="00A97438" w:rsidRDefault="00D413F0" w:rsidP="00610771">
            <w:pPr>
              <w:rPr>
                <w:rFonts w:cs="Arial"/>
                <w:b/>
                <w:bCs/>
                <w:color w:val="000000" w:themeColor="text1"/>
                <w:sz w:val="22"/>
              </w:rPr>
            </w:pPr>
          </w:p>
          <w:p w14:paraId="05D3E61E" w14:textId="3234478D" w:rsidR="00D413F0" w:rsidRPr="00A97438" w:rsidRDefault="00D413F0" w:rsidP="00610771">
            <w:pPr>
              <w:pStyle w:val="Paragraphedeliste"/>
              <w:numPr>
                <w:ilvl w:val="0"/>
                <w:numId w:val="2"/>
              </w:numPr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97438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>Les candidat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>s sont invités à renseigner</w:t>
            </w:r>
            <w:r w:rsidRPr="00A97438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0013E4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>les annexes financières DPGF</w:t>
            </w:r>
            <w:r w:rsidR="007734D7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0013E4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>BPU</w:t>
            </w:r>
            <w:r w:rsidR="007734D7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et DQE</w:t>
            </w:r>
          </w:p>
          <w:p w14:paraId="2D2FD162" w14:textId="77777777" w:rsidR="00D413F0" w:rsidRPr="00A97438" w:rsidRDefault="00D413F0" w:rsidP="00610771">
            <w:pPr>
              <w:rPr>
                <w:rFonts w:cs="Arial"/>
                <w:b/>
                <w:bCs/>
                <w:color w:val="000000" w:themeColor="text1"/>
                <w:sz w:val="22"/>
              </w:rPr>
            </w:pPr>
          </w:p>
          <w:p w14:paraId="1E807731" w14:textId="77777777" w:rsidR="00D413F0" w:rsidRPr="00C82FB6" w:rsidRDefault="00D413F0" w:rsidP="00610771">
            <w:pPr>
              <w:rPr>
                <w:b/>
                <w:bCs/>
                <w:color w:val="000000" w:themeColor="text1"/>
              </w:rPr>
            </w:pPr>
          </w:p>
        </w:tc>
      </w:tr>
    </w:tbl>
    <w:p w14:paraId="1DC2A52B" w14:textId="77777777" w:rsidR="00FC255E" w:rsidRPr="0088665A" w:rsidRDefault="00FC255E" w:rsidP="00FC255E">
      <w:pPr>
        <w:spacing w:after="0" w:line="240" w:lineRule="auto"/>
        <w:jc w:val="left"/>
        <w:rPr>
          <w:rFonts w:eastAsia="Times New Roman" w:cs="Arial"/>
          <w:sz w:val="22"/>
          <w:lang w:eastAsia="fr-FR"/>
        </w:rPr>
      </w:pPr>
    </w:p>
    <w:p w14:paraId="4F472814" w14:textId="77777777" w:rsidR="00FC255E" w:rsidRPr="0088665A" w:rsidRDefault="00FC255E" w:rsidP="00FC255E">
      <w:pPr>
        <w:spacing w:after="0" w:line="240" w:lineRule="auto"/>
        <w:jc w:val="left"/>
        <w:rPr>
          <w:rFonts w:eastAsia="Times New Roman" w:cs="Arial"/>
          <w:sz w:val="22"/>
          <w:lang w:eastAsia="fr-FR"/>
        </w:rPr>
      </w:pPr>
    </w:p>
    <w:tbl>
      <w:tblPr>
        <w:tblStyle w:val="Grilledutableau71"/>
        <w:tblW w:w="1346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29"/>
        <w:gridCol w:w="7933"/>
      </w:tblGrid>
      <w:tr w:rsidR="00FC255E" w:rsidRPr="00571E44" w14:paraId="65FA62D3" w14:textId="77777777" w:rsidTr="00FC255E">
        <w:trPr>
          <w:trHeight w:val="300"/>
        </w:trPr>
        <w:tc>
          <w:tcPr>
            <w:tcW w:w="1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77D96FB6" w14:textId="58C7AD4E" w:rsidR="00FC255E" w:rsidRPr="00FC255E" w:rsidRDefault="00FC255E" w:rsidP="009319FD">
            <w:pPr>
              <w:rPr>
                <w:b/>
                <w:bCs/>
                <w:color w:val="FFFFFF" w:themeColor="background1"/>
              </w:rPr>
            </w:pPr>
            <w:r w:rsidRPr="00FC255E">
              <w:rPr>
                <w:b/>
                <w:bCs/>
                <w:color w:val="FFFFFF" w:themeColor="background1"/>
              </w:rPr>
              <w:t>Critère n°</w:t>
            </w:r>
            <w:r w:rsidR="00D413F0">
              <w:rPr>
                <w:b/>
                <w:bCs/>
                <w:color w:val="FFFFFF" w:themeColor="background1"/>
              </w:rPr>
              <w:t>3</w:t>
            </w:r>
            <w:r w:rsidRPr="00FC255E">
              <w:rPr>
                <w:b/>
                <w:bCs/>
                <w:color w:val="FFFFFF" w:themeColor="background1"/>
              </w:rPr>
              <w:t xml:space="preserve"> :</w:t>
            </w:r>
            <w:r w:rsidR="00CC6D22">
              <w:rPr>
                <w:b/>
                <w:bCs/>
                <w:color w:val="FFFFFF" w:themeColor="background1"/>
              </w:rPr>
              <w:t xml:space="preserve"> </w:t>
            </w:r>
            <w:r w:rsidR="00D413F0">
              <w:rPr>
                <w:b/>
                <w:bCs/>
                <w:color w:val="FFFFFF" w:themeColor="background1"/>
              </w:rPr>
              <w:t>P</w:t>
            </w:r>
            <w:r w:rsidR="003F3AE9">
              <w:rPr>
                <w:b/>
                <w:bCs/>
                <w:color w:val="FFFFFF" w:themeColor="background1"/>
              </w:rPr>
              <w:t>erformance en matière de développement durable</w:t>
            </w:r>
            <w:r w:rsidRPr="00FC255E">
              <w:rPr>
                <w:b/>
                <w:bCs/>
                <w:color w:val="FFFFFF" w:themeColor="background1"/>
              </w:rPr>
              <w:t xml:space="preserve"> (</w:t>
            </w:r>
            <w:r w:rsidR="003F3AE9">
              <w:rPr>
                <w:b/>
                <w:bCs/>
                <w:color w:val="FFFFFF" w:themeColor="background1"/>
              </w:rPr>
              <w:t>1</w:t>
            </w:r>
            <w:r w:rsidR="00D413F0">
              <w:rPr>
                <w:b/>
                <w:bCs/>
                <w:color w:val="FFFFFF" w:themeColor="background1"/>
              </w:rPr>
              <w:t>0</w:t>
            </w:r>
            <w:r w:rsidRPr="00FC255E">
              <w:rPr>
                <w:b/>
                <w:bCs/>
                <w:color w:val="FFFFFF" w:themeColor="background1"/>
              </w:rPr>
              <w:t xml:space="preserve"> points) </w:t>
            </w:r>
          </w:p>
          <w:p w14:paraId="6B9FA142" w14:textId="77777777" w:rsidR="00FC255E" w:rsidRPr="00FC255E" w:rsidRDefault="00FC255E" w:rsidP="009319FD">
            <w:pPr>
              <w:rPr>
                <w:b/>
                <w:bCs/>
                <w:color w:val="FFFFFF" w:themeColor="background1"/>
              </w:rPr>
            </w:pPr>
            <w:r w:rsidRPr="00571E44">
              <w:rPr>
                <w:b/>
                <w:bCs/>
                <w:color w:val="000000" w:themeColor="text1"/>
              </w:rPr>
              <w:t> </w:t>
            </w:r>
          </w:p>
        </w:tc>
      </w:tr>
      <w:tr w:rsidR="00FC255E" w:rsidRPr="00C3224C" w14:paraId="3B652B2E" w14:textId="77777777" w:rsidTr="009319FD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1ED5" w14:textId="77777777" w:rsidR="00FC255E" w:rsidRDefault="00FC255E" w:rsidP="009319FD">
            <w:pPr>
              <w:rPr>
                <w:bCs/>
              </w:rPr>
            </w:pPr>
          </w:p>
          <w:p w14:paraId="0465FD07" w14:textId="77777777" w:rsidR="003D706B" w:rsidRPr="003D706B" w:rsidRDefault="003D706B" w:rsidP="003D706B">
            <w:pPr>
              <w:widowControl w:val="0"/>
              <w:autoSpaceDE w:val="0"/>
              <w:autoSpaceDN w:val="0"/>
              <w:adjustRightInd w:val="0"/>
              <w:ind w:right="81"/>
              <w:rPr>
                <w:bCs/>
              </w:rPr>
            </w:pPr>
            <w:r w:rsidRPr="003D706B">
              <w:rPr>
                <w:bCs/>
              </w:rPr>
              <w:t xml:space="preserve">Mesures et démarches RSE adoptée pour diminuer l’impact environnemental des prestations. </w:t>
            </w:r>
          </w:p>
          <w:p w14:paraId="72294350" w14:textId="7C073AE2" w:rsidR="00FC255E" w:rsidRPr="003D706B" w:rsidRDefault="003D706B" w:rsidP="003D706B">
            <w:pPr>
              <w:rPr>
                <w:bCs/>
                <w:i/>
              </w:rPr>
            </w:pPr>
            <w:r w:rsidRPr="003D706B">
              <w:rPr>
                <w:bCs/>
                <w:i/>
              </w:rPr>
              <w:t>Attention seules les actions dédiées à notre besoin seront prises en compte pour l’analyse. La politique globale de la société ne sera pas prise en compte et sera considéré comme élément non renseigné.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C9E0" w14:textId="77777777" w:rsidR="00FC255E" w:rsidRDefault="00FC255E" w:rsidP="009319FD">
            <w:pPr>
              <w:rPr>
                <w:b/>
                <w:bCs/>
              </w:rPr>
            </w:pPr>
          </w:p>
          <w:p w14:paraId="57B7A1DB" w14:textId="77777777" w:rsidR="003D706B" w:rsidRDefault="003D706B" w:rsidP="009319FD">
            <w:pPr>
              <w:rPr>
                <w:b/>
                <w:bCs/>
              </w:rPr>
            </w:pPr>
          </w:p>
          <w:p w14:paraId="51874994" w14:textId="77777777" w:rsidR="003D706B" w:rsidRDefault="003D706B" w:rsidP="009319FD">
            <w:pPr>
              <w:rPr>
                <w:b/>
                <w:bCs/>
              </w:rPr>
            </w:pPr>
          </w:p>
          <w:p w14:paraId="08F01AD9" w14:textId="77777777" w:rsidR="003D706B" w:rsidRDefault="003D706B" w:rsidP="009319FD">
            <w:pPr>
              <w:rPr>
                <w:b/>
                <w:bCs/>
              </w:rPr>
            </w:pPr>
          </w:p>
          <w:p w14:paraId="61696964" w14:textId="77777777" w:rsidR="003D706B" w:rsidRDefault="003D706B" w:rsidP="009319FD">
            <w:pPr>
              <w:rPr>
                <w:b/>
                <w:bCs/>
              </w:rPr>
            </w:pPr>
          </w:p>
          <w:p w14:paraId="3EAC0AB8" w14:textId="77777777" w:rsidR="003D706B" w:rsidRDefault="003D706B" w:rsidP="009319FD">
            <w:pPr>
              <w:rPr>
                <w:b/>
                <w:bCs/>
              </w:rPr>
            </w:pPr>
          </w:p>
          <w:p w14:paraId="2800997D" w14:textId="77777777" w:rsidR="003D706B" w:rsidRDefault="003D706B" w:rsidP="009319FD">
            <w:pPr>
              <w:rPr>
                <w:b/>
                <w:bCs/>
              </w:rPr>
            </w:pPr>
          </w:p>
          <w:p w14:paraId="237A0930" w14:textId="77777777" w:rsidR="003D706B" w:rsidRDefault="003D706B" w:rsidP="009319FD">
            <w:pPr>
              <w:rPr>
                <w:b/>
                <w:bCs/>
              </w:rPr>
            </w:pPr>
          </w:p>
          <w:p w14:paraId="106FBF68" w14:textId="77777777" w:rsidR="003D706B" w:rsidRDefault="003D706B" w:rsidP="009319FD">
            <w:pPr>
              <w:rPr>
                <w:b/>
                <w:bCs/>
              </w:rPr>
            </w:pPr>
          </w:p>
          <w:p w14:paraId="1099EA27" w14:textId="77777777" w:rsidR="003D706B" w:rsidRDefault="003D706B" w:rsidP="009319FD">
            <w:pPr>
              <w:rPr>
                <w:b/>
                <w:bCs/>
              </w:rPr>
            </w:pPr>
          </w:p>
          <w:p w14:paraId="70BA54A6" w14:textId="77777777" w:rsidR="003D706B" w:rsidRDefault="003D706B" w:rsidP="009319FD">
            <w:pPr>
              <w:rPr>
                <w:b/>
                <w:bCs/>
              </w:rPr>
            </w:pPr>
          </w:p>
          <w:p w14:paraId="517ECE7F" w14:textId="77777777" w:rsidR="003D706B" w:rsidRDefault="003D706B" w:rsidP="009319FD">
            <w:pPr>
              <w:rPr>
                <w:b/>
                <w:bCs/>
              </w:rPr>
            </w:pPr>
          </w:p>
          <w:p w14:paraId="34083EFC" w14:textId="374E4A22" w:rsidR="003D706B" w:rsidRPr="00C3224C" w:rsidRDefault="003D706B" w:rsidP="009319FD">
            <w:pPr>
              <w:rPr>
                <w:b/>
                <w:bCs/>
              </w:rPr>
            </w:pPr>
          </w:p>
        </w:tc>
      </w:tr>
    </w:tbl>
    <w:p w14:paraId="1E81DF85" w14:textId="437D2EF9" w:rsidR="00FC255E" w:rsidRDefault="00FC255E" w:rsidP="00FC255E">
      <w:pPr>
        <w:tabs>
          <w:tab w:val="left" w:pos="2310"/>
        </w:tabs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p w14:paraId="08CB2047" w14:textId="347FD821" w:rsidR="00FC255E" w:rsidRDefault="00FC255E" w:rsidP="00FC255E">
      <w:pPr>
        <w:tabs>
          <w:tab w:val="left" w:pos="2310"/>
        </w:tabs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sectPr w:rsidR="00FC255E" w:rsidSect="00C82FB6">
      <w:pgSz w:w="16820" w:h="11900" w:orient="landscape" w:code="9"/>
      <w:pgMar w:top="1298" w:right="839" w:bottom="1298" w:left="1400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509ED"/>
    <w:multiLevelType w:val="hybridMultilevel"/>
    <w:tmpl w:val="7C80DD80"/>
    <w:lvl w:ilvl="0" w:tplc="3ACE4CB8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oignier Vincent (M.)">
    <w15:presenceInfo w15:providerId="AD" w15:userId="S-1-5-21-96891382-871699295-1225219381-45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04"/>
    <w:rsid w:val="000013E4"/>
    <w:rsid w:val="00066AAA"/>
    <w:rsid w:val="000723C2"/>
    <w:rsid w:val="000803E4"/>
    <w:rsid w:val="000F2656"/>
    <w:rsid w:val="001B29EC"/>
    <w:rsid w:val="001F0796"/>
    <w:rsid w:val="00241E37"/>
    <w:rsid w:val="002C4104"/>
    <w:rsid w:val="002E5402"/>
    <w:rsid w:val="0031657A"/>
    <w:rsid w:val="00374063"/>
    <w:rsid w:val="003C112D"/>
    <w:rsid w:val="003D706B"/>
    <w:rsid w:val="003E28AF"/>
    <w:rsid w:val="003F186A"/>
    <w:rsid w:val="003F3AE9"/>
    <w:rsid w:val="00406F2D"/>
    <w:rsid w:val="004401E6"/>
    <w:rsid w:val="00497929"/>
    <w:rsid w:val="005167C8"/>
    <w:rsid w:val="006A58C5"/>
    <w:rsid w:val="007734D7"/>
    <w:rsid w:val="0086555B"/>
    <w:rsid w:val="009865E8"/>
    <w:rsid w:val="009E17E1"/>
    <w:rsid w:val="00B923A5"/>
    <w:rsid w:val="00C64F28"/>
    <w:rsid w:val="00C82FB6"/>
    <w:rsid w:val="00CC6D22"/>
    <w:rsid w:val="00D04C85"/>
    <w:rsid w:val="00D413F0"/>
    <w:rsid w:val="00D515EF"/>
    <w:rsid w:val="00D650EB"/>
    <w:rsid w:val="00DB6064"/>
    <w:rsid w:val="00DE3A07"/>
    <w:rsid w:val="00EA0C13"/>
    <w:rsid w:val="00EB34BC"/>
    <w:rsid w:val="00F3621D"/>
    <w:rsid w:val="00FC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4F2D5"/>
  <w15:chartTrackingRefBased/>
  <w15:docId w15:val="{58AE73E0-C73B-4943-95D7-ACFDCC04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4104"/>
    <w:pPr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2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255E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table" w:customStyle="1" w:styleId="Grilledutableau41">
    <w:name w:val="Grille du tableau4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40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40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4063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40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4063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5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54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647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Quanbouli Lydie (Mme)</dc:creator>
  <cp:keywords/>
  <dc:description/>
  <cp:lastModifiedBy>Voignier Vincent (M.)</cp:lastModifiedBy>
  <cp:revision>12</cp:revision>
  <dcterms:created xsi:type="dcterms:W3CDTF">2025-09-23T08:30:00Z</dcterms:created>
  <dcterms:modified xsi:type="dcterms:W3CDTF">2026-02-02T08:15:00Z</dcterms:modified>
</cp:coreProperties>
</file>